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9031F" w14:textId="77777777" w:rsidR="008F557E" w:rsidRPr="00DC54FC" w:rsidRDefault="008F557E" w:rsidP="008F557E">
      <w:pPr>
        <w:pStyle w:val="Heading6"/>
        <w:spacing w:before="0" w:after="0"/>
        <w:jc w:val="center"/>
      </w:pPr>
      <w:r w:rsidRPr="00DC54FC">
        <w:t>Information and Computer Science Department</w:t>
      </w:r>
    </w:p>
    <w:p w14:paraId="2FB97F8C" w14:textId="77777777" w:rsidR="008F557E" w:rsidRPr="00E42843" w:rsidRDefault="008F557E" w:rsidP="008F557E">
      <w:pPr>
        <w:jc w:val="center"/>
        <w:rPr>
          <w:b/>
          <w:bCs/>
        </w:rPr>
      </w:pPr>
      <w:r w:rsidRPr="00E42843">
        <w:rPr>
          <w:b/>
          <w:bCs/>
        </w:rPr>
        <w:t>ICS 103: Computer Programming in C</w:t>
      </w:r>
    </w:p>
    <w:p w14:paraId="7A5EFC0A" w14:textId="350C7BD1" w:rsidR="008F557E" w:rsidRPr="003675F7" w:rsidRDefault="008F557E" w:rsidP="009B6904">
      <w:pPr>
        <w:jc w:val="center"/>
        <w:rPr>
          <w:b/>
          <w:bCs/>
          <w:color w:val="0000FF"/>
        </w:rPr>
      </w:pPr>
      <w:r>
        <w:rPr>
          <w:b/>
          <w:bCs/>
        </w:rPr>
        <w:t xml:space="preserve">Second </w:t>
      </w:r>
      <w:r w:rsidRPr="00E42843">
        <w:rPr>
          <w:b/>
          <w:bCs/>
        </w:rPr>
        <w:t>Semester 201</w:t>
      </w:r>
      <w:r>
        <w:rPr>
          <w:b/>
          <w:bCs/>
        </w:rPr>
        <w:t>8</w:t>
      </w:r>
      <w:r w:rsidRPr="00E42843">
        <w:rPr>
          <w:b/>
          <w:bCs/>
        </w:rPr>
        <w:t>-20</w:t>
      </w:r>
      <w:r>
        <w:rPr>
          <w:b/>
          <w:bCs/>
        </w:rPr>
        <w:t>19 (182</w:t>
      </w:r>
      <w:r w:rsidRPr="00E42843">
        <w:rPr>
          <w:b/>
          <w:bCs/>
        </w:rPr>
        <w:t>)</w:t>
      </w:r>
      <w:r>
        <w:rPr>
          <w:b/>
          <w:bCs/>
        </w:rPr>
        <w:br/>
        <w:t xml:space="preserve">Homework No. </w:t>
      </w:r>
      <w:r w:rsidR="0036650D">
        <w:rPr>
          <w:b/>
          <w:bCs/>
          <w:color w:val="000000" w:themeColor="text1"/>
        </w:rPr>
        <w:t>2</w:t>
      </w:r>
      <w:r w:rsidRPr="003675F7">
        <w:rPr>
          <w:b/>
          <w:bCs/>
          <w:color w:val="0000FF"/>
        </w:rPr>
        <w:br/>
        <w:t>[Posted:</w:t>
      </w:r>
      <w:r>
        <w:rPr>
          <w:b/>
          <w:bCs/>
          <w:color w:val="0000FF"/>
        </w:rPr>
        <w:t xml:space="preserve">      </w:t>
      </w:r>
      <w:r w:rsidR="00617A72">
        <w:rPr>
          <w:b/>
          <w:bCs/>
          <w:color w:val="0000FF"/>
        </w:rPr>
        <w:t>Thursday February 14</w:t>
      </w:r>
      <w:r>
        <w:rPr>
          <w:b/>
          <w:bCs/>
          <w:color w:val="0000FF"/>
        </w:rPr>
        <w:t xml:space="preserve">      </w:t>
      </w:r>
      <w:proofErr w:type="gramStart"/>
      <w:r>
        <w:rPr>
          <w:b/>
          <w:bCs/>
          <w:color w:val="0000FF"/>
        </w:rPr>
        <w:t xml:space="preserve">  </w:t>
      </w:r>
      <w:r w:rsidRPr="003675F7">
        <w:rPr>
          <w:b/>
          <w:bCs/>
          <w:color w:val="0000FF"/>
        </w:rPr>
        <w:t>]</w:t>
      </w:r>
      <w:proofErr w:type="gramEnd"/>
      <w:r w:rsidRPr="003675F7">
        <w:rPr>
          <w:b/>
          <w:bCs/>
          <w:color w:val="0000FF"/>
        </w:rPr>
        <w:br/>
        <w:t xml:space="preserve">[Due Date: </w:t>
      </w:r>
      <w:r>
        <w:rPr>
          <w:b/>
          <w:bCs/>
          <w:color w:val="0000FF"/>
        </w:rPr>
        <w:t xml:space="preserve">   </w:t>
      </w:r>
      <w:r w:rsidR="00617A72">
        <w:rPr>
          <w:b/>
          <w:bCs/>
          <w:color w:val="0000FF"/>
        </w:rPr>
        <w:t>Sunday February</w:t>
      </w:r>
      <w:r>
        <w:rPr>
          <w:b/>
          <w:bCs/>
          <w:color w:val="0000FF"/>
        </w:rPr>
        <w:t xml:space="preserve">    </w:t>
      </w:r>
      <w:r w:rsidR="00617A72">
        <w:rPr>
          <w:b/>
          <w:bCs/>
          <w:color w:val="0000FF"/>
        </w:rPr>
        <w:t>24</w:t>
      </w:r>
      <w:r>
        <w:rPr>
          <w:b/>
          <w:bCs/>
          <w:color w:val="0000FF"/>
        </w:rPr>
        <w:t xml:space="preserve">  </w:t>
      </w:r>
      <w:r w:rsidRPr="003675F7">
        <w:rPr>
          <w:b/>
          <w:bCs/>
          <w:color w:val="0000FF"/>
        </w:rPr>
        <w:t>@ 11:59 PM (Before Midnight)]</w:t>
      </w:r>
    </w:p>
    <w:p w14:paraId="28F81833" w14:textId="77777777" w:rsidR="008F557E" w:rsidRDefault="008F557E" w:rsidP="008F557E">
      <w:pPr>
        <w:rPr>
          <w:b/>
          <w:bCs/>
          <w:u w:val="single"/>
        </w:rPr>
      </w:pPr>
      <w:r>
        <w:rPr>
          <w:b/>
          <w:bCs/>
          <w:u w:val="single"/>
        </w:rPr>
        <w:t>Submission Guidelines:</w:t>
      </w:r>
    </w:p>
    <w:p w14:paraId="50C52D13" w14:textId="77777777" w:rsidR="008F557E" w:rsidRPr="00365FE2" w:rsidRDefault="008F557E" w:rsidP="008F557E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Submit a zipped file containing the following files:</w:t>
      </w:r>
    </w:p>
    <w:p w14:paraId="375F15DC" w14:textId="77777777" w:rsidR="008F557E" w:rsidRDefault="008F557E" w:rsidP="008F557E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HW</w:t>
      </w:r>
      <w:r w:rsidRPr="00365FE2">
        <w:rPr>
          <w:sz w:val="24"/>
          <w:szCs w:val="24"/>
        </w:rPr>
        <w:t>1.</w:t>
      </w:r>
      <w:r>
        <w:rPr>
          <w:sz w:val="24"/>
          <w:szCs w:val="24"/>
        </w:rPr>
        <w:t>c</w:t>
      </w:r>
      <w:r w:rsidRPr="00365FE2">
        <w:rPr>
          <w:sz w:val="24"/>
          <w:szCs w:val="24"/>
        </w:rPr>
        <w:t xml:space="preserve"> (C source file) containing your answer t</w:t>
      </w:r>
      <w:r>
        <w:rPr>
          <w:sz w:val="24"/>
          <w:szCs w:val="24"/>
        </w:rPr>
        <w:t>o the programming question</w:t>
      </w:r>
      <w:r w:rsidRPr="00365FE2">
        <w:rPr>
          <w:sz w:val="24"/>
          <w:szCs w:val="24"/>
        </w:rPr>
        <w:t>.</w:t>
      </w:r>
    </w:p>
    <w:p w14:paraId="55D6583C" w14:textId="77777777" w:rsidR="008F557E" w:rsidRPr="00B05F4A" w:rsidRDefault="008F557E" w:rsidP="008F557E">
      <w:pPr>
        <w:pStyle w:val="NoSpacing"/>
        <w:rPr>
          <w:b/>
          <w:bCs/>
          <w:sz w:val="24"/>
          <w:szCs w:val="24"/>
          <w:u w:val="single"/>
        </w:rPr>
      </w:pPr>
      <w:r w:rsidRPr="00B05F4A">
        <w:rPr>
          <w:b/>
          <w:bCs/>
          <w:sz w:val="24"/>
          <w:szCs w:val="24"/>
          <w:u w:val="single"/>
        </w:rPr>
        <w:t>PLEASE DO NOT INCLUDE .EXE FILES IN YOUR SUBMISSION</w:t>
      </w:r>
    </w:p>
    <w:p w14:paraId="1B03E24C" w14:textId="77777777" w:rsidR="008F557E" w:rsidRPr="00365FE2" w:rsidRDefault="008F557E" w:rsidP="008F557E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The zipped file should be named as follows:</w:t>
      </w:r>
    </w:p>
    <w:p w14:paraId="7F0D31AE" w14:textId="5E71D0E8" w:rsidR="008F557E" w:rsidRPr="00365FE2" w:rsidRDefault="008F557E" w:rsidP="008F557E">
      <w:pPr>
        <w:pStyle w:val="NoSpacing"/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                                        HW_</w:t>
      </w:r>
      <w:r w:rsidR="00C50A31">
        <w:rPr>
          <w:b/>
          <w:bCs/>
          <w:color w:val="0000FF"/>
          <w:sz w:val="24"/>
          <w:szCs w:val="24"/>
        </w:rPr>
        <w:t>2</w:t>
      </w:r>
      <w:r w:rsidRPr="00365FE2">
        <w:rPr>
          <w:b/>
          <w:bCs/>
          <w:sz w:val="24"/>
          <w:szCs w:val="24"/>
        </w:rPr>
        <w:t>_XXXXXXXXX_YourFamilyName_Lecture_Section_No.zip</w:t>
      </w:r>
      <w:r w:rsidRPr="00365FE2">
        <w:rPr>
          <w:sz w:val="24"/>
          <w:szCs w:val="24"/>
        </w:rPr>
        <w:t xml:space="preserve"> </w:t>
      </w:r>
    </w:p>
    <w:p w14:paraId="3837E9A1" w14:textId="77777777" w:rsidR="008F557E" w:rsidRPr="00365FE2" w:rsidRDefault="008F557E" w:rsidP="008F557E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>where:</w:t>
      </w:r>
    </w:p>
    <w:p w14:paraId="540AA46C" w14:textId="77777777" w:rsidR="008F557E" w:rsidRPr="00365FE2" w:rsidRDefault="008F557E" w:rsidP="008F557E">
      <w:pPr>
        <w:pStyle w:val="NoSpacing"/>
        <w:ind w:left="720"/>
        <w:rPr>
          <w:sz w:val="24"/>
          <w:szCs w:val="24"/>
        </w:rPr>
      </w:pPr>
      <w:r w:rsidRPr="00365FE2">
        <w:rPr>
          <w:sz w:val="24"/>
          <w:szCs w:val="24"/>
        </w:rPr>
        <w:t xml:space="preserve">XXXXXXXXX is your </w:t>
      </w:r>
      <w:proofErr w:type="gramStart"/>
      <w:r w:rsidRPr="00365FE2">
        <w:rPr>
          <w:sz w:val="24"/>
          <w:szCs w:val="24"/>
        </w:rPr>
        <w:t>9 digit</w:t>
      </w:r>
      <w:proofErr w:type="gramEnd"/>
      <w:r w:rsidRPr="00365FE2">
        <w:rPr>
          <w:sz w:val="24"/>
          <w:szCs w:val="24"/>
        </w:rPr>
        <w:t xml:space="preserve"> KFUPM ID.</w:t>
      </w:r>
    </w:p>
    <w:p w14:paraId="3752A265" w14:textId="77777777" w:rsidR="008F557E" w:rsidRPr="00365FE2" w:rsidRDefault="008F557E" w:rsidP="008F557E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YourFamilyName</w:t>
      </w:r>
      <w:proofErr w:type="spellEnd"/>
      <w:r w:rsidRPr="00365FE2">
        <w:rPr>
          <w:sz w:val="24"/>
          <w:szCs w:val="24"/>
        </w:rPr>
        <w:t xml:space="preserve"> is your family name</w:t>
      </w:r>
    </w:p>
    <w:p w14:paraId="782CCA64" w14:textId="77777777" w:rsidR="008F557E" w:rsidRDefault="008F557E" w:rsidP="008F557E">
      <w:pPr>
        <w:pStyle w:val="NoSpacing"/>
        <w:ind w:left="720"/>
        <w:rPr>
          <w:sz w:val="24"/>
          <w:szCs w:val="24"/>
        </w:rPr>
      </w:pPr>
      <w:proofErr w:type="spellStart"/>
      <w:r w:rsidRPr="00365FE2">
        <w:rPr>
          <w:sz w:val="24"/>
          <w:szCs w:val="24"/>
        </w:rPr>
        <w:t>Lecture_Section_No</w:t>
      </w:r>
      <w:proofErr w:type="spellEnd"/>
      <w:r w:rsidRPr="00365FE2">
        <w:rPr>
          <w:sz w:val="24"/>
          <w:szCs w:val="24"/>
        </w:rPr>
        <w:t xml:space="preserve"> is the number of your ICS 103 lecture section</w:t>
      </w:r>
    </w:p>
    <w:p w14:paraId="695D4607" w14:textId="77777777" w:rsidR="008F557E" w:rsidRPr="00365FE2" w:rsidRDefault="008F557E" w:rsidP="008F557E">
      <w:pPr>
        <w:pStyle w:val="NoSpacing"/>
        <w:ind w:left="720"/>
        <w:rPr>
          <w:sz w:val="24"/>
          <w:szCs w:val="24"/>
        </w:rPr>
      </w:pPr>
    </w:p>
    <w:p w14:paraId="3A54635E" w14:textId="77777777" w:rsidR="008F557E" w:rsidRDefault="008F557E" w:rsidP="008F557E">
      <w:pPr>
        <w:pStyle w:val="NoSpacing"/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should be made through your ICS 103 Lecture section Blackboard course page under </w:t>
      </w:r>
      <w:r w:rsidRPr="00365FE2">
        <w:rPr>
          <w:b/>
          <w:bCs/>
          <w:sz w:val="24"/>
          <w:szCs w:val="24"/>
        </w:rPr>
        <w:t>HW_</w:t>
      </w:r>
      <w:r w:rsidRPr="00AE5B49">
        <w:rPr>
          <w:b/>
          <w:bCs/>
          <w:color w:val="000000" w:themeColor="text1"/>
          <w:sz w:val="24"/>
          <w:szCs w:val="24"/>
        </w:rPr>
        <w:t>1</w:t>
      </w:r>
      <w:r w:rsidRPr="00365FE2">
        <w:rPr>
          <w:b/>
          <w:bCs/>
          <w:sz w:val="24"/>
          <w:szCs w:val="24"/>
        </w:rPr>
        <w:t xml:space="preserve"> Assignment</w:t>
      </w:r>
      <w:r w:rsidRPr="00365FE2">
        <w:rPr>
          <w:sz w:val="24"/>
          <w:szCs w:val="24"/>
        </w:rPr>
        <w:t xml:space="preserve"> submission link. </w:t>
      </w:r>
    </w:p>
    <w:p w14:paraId="5274EB68" w14:textId="77777777" w:rsidR="008F557E" w:rsidRPr="00365FE2" w:rsidRDefault="008F557E" w:rsidP="008F557E">
      <w:pPr>
        <w:pStyle w:val="NoSpacing"/>
        <w:rPr>
          <w:sz w:val="24"/>
          <w:szCs w:val="24"/>
        </w:rPr>
      </w:pPr>
    </w:p>
    <w:p w14:paraId="6A77E1F3" w14:textId="77777777" w:rsidR="008F557E" w:rsidRPr="00365FE2" w:rsidRDefault="008F557E" w:rsidP="008F557E">
      <w:pPr>
        <w:pStyle w:val="NoSpacing"/>
        <w:rPr>
          <w:b/>
          <w:bCs/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Important Notes: </w:t>
      </w:r>
    </w:p>
    <w:p w14:paraId="14241A12" w14:textId="77777777" w:rsidR="008F557E" w:rsidRPr="002F6BD5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FE2">
        <w:rPr>
          <w:sz w:val="24"/>
          <w:szCs w:val="24"/>
        </w:rPr>
        <w:t xml:space="preserve">Submission of the homework solution should be in a zipped filed with the format specified above. </w:t>
      </w:r>
      <w:r w:rsidRPr="00365FE2">
        <w:rPr>
          <w:b/>
          <w:bCs/>
          <w:sz w:val="24"/>
          <w:szCs w:val="24"/>
        </w:rPr>
        <w:t xml:space="preserve">Any different formatting/naming will result in reducing the </w:t>
      </w:r>
      <w:r w:rsidRPr="00D808C0">
        <w:rPr>
          <w:b/>
          <w:bCs/>
          <w:sz w:val="24"/>
          <w:szCs w:val="24"/>
          <w:u w:val="single"/>
        </w:rPr>
        <w:t>total homework score by half</w:t>
      </w:r>
      <w:r w:rsidRPr="00365FE2">
        <w:rPr>
          <w:b/>
          <w:bCs/>
          <w:sz w:val="24"/>
          <w:szCs w:val="24"/>
        </w:rPr>
        <w:t>!</w:t>
      </w:r>
    </w:p>
    <w:p w14:paraId="4808E281" w14:textId="77777777" w:rsidR="008F557E" w:rsidRPr="00365FE2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B066F">
        <w:rPr>
          <w:b/>
          <w:bCs/>
          <w:color w:val="FF0000"/>
          <w:sz w:val="24"/>
          <w:szCs w:val="24"/>
        </w:rPr>
        <w:t>Submitting exe file only without the source file leads to 0 grade</w:t>
      </w:r>
      <w:r>
        <w:rPr>
          <w:b/>
          <w:bCs/>
          <w:sz w:val="24"/>
          <w:szCs w:val="24"/>
        </w:rPr>
        <w:t xml:space="preserve"> </w:t>
      </w:r>
    </w:p>
    <w:p w14:paraId="17E65106" w14:textId="77777777" w:rsidR="008F557E" w:rsidRPr="00D02EDD" w:rsidRDefault="008F557E" w:rsidP="008F557E">
      <w:pPr>
        <w:pStyle w:val="NoSpacing"/>
        <w:numPr>
          <w:ilvl w:val="0"/>
          <w:numId w:val="2"/>
        </w:numPr>
        <w:rPr>
          <w:color w:val="FF0000"/>
          <w:sz w:val="24"/>
          <w:szCs w:val="24"/>
        </w:rPr>
      </w:pPr>
      <w:r w:rsidRPr="00D02EDD">
        <w:rPr>
          <w:b/>
          <w:bCs/>
          <w:color w:val="FF0000"/>
          <w:sz w:val="24"/>
          <w:szCs w:val="24"/>
        </w:rPr>
        <w:t>Cheating is taken seriously</w:t>
      </w:r>
      <w:r w:rsidRPr="00D02EDD">
        <w:rPr>
          <w:color w:val="FF0000"/>
          <w:sz w:val="24"/>
          <w:szCs w:val="24"/>
        </w:rPr>
        <w:t>. Any cheating attempt will result in 0 for this homework and the remaining ones.</w:t>
      </w:r>
    </w:p>
    <w:p w14:paraId="79BF04B4" w14:textId="77777777" w:rsidR="008F557E" w:rsidRPr="00365FE2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EACH STUDENT IS REQUIRED TO DO THE HOMEWORK ALONE</w:t>
      </w:r>
      <w:r w:rsidRPr="00365FE2">
        <w:rPr>
          <w:sz w:val="24"/>
          <w:szCs w:val="24"/>
        </w:rPr>
        <w:t>. COPYING FROM ANY SOURCE IS REGARDED AS CHEATING.</w:t>
      </w:r>
    </w:p>
    <w:p w14:paraId="30247011" w14:textId="77777777" w:rsidR="008F557E" w:rsidRPr="00365FE2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>No late submissions are allowed</w:t>
      </w:r>
      <w:r w:rsidRPr="00365FE2">
        <w:rPr>
          <w:sz w:val="24"/>
          <w:szCs w:val="24"/>
        </w:rPr>
        <w:t>.</w:t>
      </w:r>
    </w:p>
    <w:p w14:paraId="00EC0DA1" w14:textId="77777777" w:rsidR="008F557E" w:rsidRPr="00365FE2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  <w:u w:val="single"/>
        </w:rPr>
        <w:t>Submissions via email are not accepted and will be simply ignored</w:t>
      </w:r>
      <w:r w:rsidRPr="00365FE2">
        <w:rPr>
          <w:sz w:val="24"/>
          <w:szCs w:val="24"/>
        </w:rPr>
        <w:t>.</w:t>
      </w:r>
    </w:p>
    <w:p w14:paraId="7AD3779B" w14:textId="77777777" w:rsidR="008F557E" w:rsidRPr="00365FE2" w:rsidRDefault="008F557E" w:rsidP="008F557E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365FE2">
        <w:rPr>
          <w:b/>
          <w:bCs/>
          <w:sz w:val="24"/>
          <w:szCs w:val="24"/>
        </w:rPr>
        <w:t xml:space="preserve">You must use proper indentation and meaningful variable names in your programs. </w:t>
      </w:r>
    </w:p>
    <w:p w14:paraId="1DA07644" w14:textId="77777777" w:rsidR="008F557E" w:rsidRDefault="008F557E" w:rsidP="008F55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D1D8A2" w14:textId="68106A42" w:rsidR="00BE2CE4" w:rsidRDefault="00BE2CE4" w:rsidP="00A3467E">
      <w:r>
        <w:lastRenderedPageBreak/>
        <w:t xml:space="preserve">In this problem, you will use </w:t>
      </w:r>
      <w:r w:rsidR="00A3467E" w:rsidRPr="00617A72">
        <w:rPr>
          <w:b/>
          <w:bCs/>
        </w:rPr>
        <w:t>B</w:t>
      </w:r>
      <w:r w:rsidRPr="00617A72">
        <w:rPr>
          <w:b/>
          <w:bCs/>
        </w:rPr>
        <w:t>isection method</w:t>
      </w:r>
      <w:r>
        <w:t xml:space="preserve"> to find a root of a polynomial.</w:t>
      </w:r>
    </w:p>
    <w:p w14:paraId="1D3C526F" w14:textId="33F06267" w:rsidR="008E363C" w:rsidRDefault="005A1F0B">
      <w:r>
        <w:t xml:space="preserve">Write a </w:t>
      </w:r>
      <w:r w:rsidR="00A3467E">
        <w:t xml:space="preserve">C </w:t>
      </w:r>
      <w:r>
        <w:t>program</w:t>
      </w:r>
      <w:r w:rsidR="008E363C">
        <w:t xml:space="preserve"> to find a root of a cubic polynomial  p(x)=a x^3 + b x^2 +c x +d=0 in the interval [-50,50] if it exists.</w:t>
      </w:r>
      <w:r w:rsidR="00BE2CE4">
        <w:t xml:space="preserve"> </w:t>
      </w:r>
      <w:r w:rsidR="008E363C">
        <w:t>You program will first prompt for and read the coefficients a, b, c, and d of the polynomial</w:t>
      </w:r>
      <w:r w:rsidR="00AF3457">
        <w:t>.</w:t>
      </w:r>
    </w:p>
    <w:p w14:paraId="4ACCC285" w14:textId="0661001C" w:rsidR="008E363C" w:rsidRDefault="00BE2CE4">
      <w:r w:rsidRPr="00617A72">
        <w:rPr>
          <w:b/>
          <w:bCs/>
          <w:u w:val="single"/>
        </w:rPr>
        <w:t>Step#1:</w:t>
      </w:r>
      <w:r>
        <w:t xml:space="preserve"> L</w:t>
      </w:r>
      <w:r w:rsidR="008E363C">
        <w:t>ocate the interval [x0,x1] containing the root as follows:</w:t>
      </w:r>
    </w:p>
    <w:p w14:paraId="22847DD7" w14:textId="263F93E2" w:rsidR="008E363C" w:rsidRDefault="008E363C" w:rsidP="008E363C">
      <w:r>
        <w:t>-</w:t>
      </w:r>
      <w:r w:rsidR="00783E20">
        <w:t xml:space="preserve">    </w:t>
      </w:r>
      <w:r>
        <w:t>fix x0 to -50</w:t>
      </w:r>
      <w:r w:rsidR="00783E20">
        <w:t xml:space="preserve"> .  Also initialize x1 to -50</w:t>
      </w:r>
    </w:p>
    <w:p w14:paraId="62902781" w14:textId="0AF50997" w:rsidR="005A1F0B" w:rsidRDefault="008E363C">
      <w:r>
        <w:t xml:space="preserve">- </w:t>
      </w:r>
      <w:r w:rsidR="00783E20">
        <w:t xml:space="preserve">   </w:t>
      </w:r>
      <w:r>
        <w:t>for each value of x starting from -50 to 50</w:t>
      </w:r>
      <w:r w:rsidR="00783E20">
        <w:t xml:space="preserve"> with increment of 1</w:t>
      </w:r>
    </w:p>
    <w:p w14:paraId="761D5B5E" w14:textId="4D88A9C7" w:rsidR="008E363C" w:rsidRDefault="008E363C" w:rsidP="008E363C">
      <w:pPr>
        <w:pStyle w:val="ListParagraph"/>
        <w:numPr>
          <w:ilvl w:val="0"/>
          <w:numId w:val="4"/>
        </w:numPr>
      </w:pPr>
      <w:r>
        <w:t>If |p(x)| &lt; epsilon  -&gt; display the value of x as the root and stop</w:t>
      </w:r>
      <w:r w:rsidR="00783E20">
        <w:t xml:space="preserve">.  </w:t>
      </w:r>
    </w:p>
    <w:p w14:paraId="5F5A0C26" w14:textId="77777777" w:rsidR="00783E20" w:rsidRDefault="008E363C" w:rsidP="008E363C">
      <w:pPr>
        <w:pStyle w:val="ListParagraph"/>
        <w:numPr>
          <w:ilvl w:val="0"/>
          <w:numId w:val="4"/>
        </w:numPr>
      </w:pPr>
      <w:r>
        <w:t xml:space="preserve">If p(x)*p(x0)&lt;0  -&gt; assign x to x1 and get outside the </w:t>
      </w:r>
      <w:r w:rsidR="00783E20">
        <w:t>loop (using break statement)</w:t>
      </w:r>
    </w:p>
    <w:p w14:paraId="3A93F440" w14:textId="77777777" w:rsidR="00BE2CE4" w:rsidRDefault="00BE2CE4" w:rsidP="00617A72">
      <w:r w:rsidRPr="00617A72">
        <w:rPr>
          <w:b/>
          <w:bCs/>
          <w:u w:val="single"/>
        </w:rPr>
        <w:t>Step#2:</w:t>
      </w:r>
      <w:r>
        <w:t xml:space="preserve"> Finding the root:</w:t>
      </w:r>
    </w:p>
    <w:p w14:paraId="3857A46D" w14:textId="3D0AB65B" w:rsidR="00783E20" w:rsidRDefault="00783E20">
      <w:pPr>
        <w:pStyle w:val="ListParagraph"/>
        <w:numPr>
          <w:ilvl w:val="0"/>
          <w:numId w:val="5"/>
        </w:numPr>
      </w:pPr>
      <w:r>
        <w:t>After the loop, if x1 is still -50 -&gt; display “No root found inside [-50,50]</w:t>
      </w:r>
      <w:r w:rsidR="008E363C">
        <w:t xml:space="preserve"> </w:t>
      </w:r>
      <w:r>
        <w:t>“ and terminate</w:t>
      </w:r>
    </w:p>
    <w:p w14:paraId="4FB36757" w14:textId="0EF49F90" w:rsidR="00783E20" w:rsidRDefault="00783E20">
      <w:pPr>
        <w:pStyle w:val="ListParagraph"/>
        <w:numPr>
          <w:ilvl w:val="0"/>
          <w:numId w:val="5"/>
        </w:numPr>
      </w:pPr>
      <w:r>
        <w:t xml:space="preserve">If not -&gt; The root is in </w:t>
      </w:r>
      <w:r w:rsidR="00BE2CE4">
        <w:t xml:space="preserve">the </w:t>
      </w:r>
      <w:r w:rsidR="00006557">
        <w:t xml:space="preserve">latest </w:t>
      </w:r>
      <w:r w:rsidR="00BE2CE4">
        <w:t xml:space="preserve">interval </w:t>
      </w:r>
      <w:r>
        <w:t>[x0,x1].</w:t>
      </w:r>
      <w:r w:rsidR="00BE2CE4">
        <w:t xml:space="preserve"> Then apply the following bisection procedure method:</w:t>
      </w:r>
    </w:p>
    <w:p w14:paraId="1CEFD52B" w14:textId="23B7C496" w:rsidR="00783E20" w:rsidRDefault="009E27E3" w:rsidP="00617A72">
      <w:pPr>
        <w:pStyle w:val="ListParagraph"/>
        <w:numPr>
          <w:ilvl w:val="1"/>
          <w:numId w:val="5"/>
        </w:numPr>
      </w:pPr>
      <w:r>
        <w:t xml:space="preserve">Compute </w:t>
      </w:r>
      <w:proofErr w:type="spellStart"/>
      <w:r>
        <w:t>xm</w:t>
      </w:r>
      <w:proofErr w:type="spellEnd"/>
      <w:r>
        <w:t>=(x1+x0)/2 which represents the middle of the interval [x0,x1]</w:t>
      </w:r>
    </w:p>
    <w:p w14:paraId="5BFD85A2" w14:textId="28DC0BE9" w:rsidR="009E27E3" w:rsidRDefault="009E27E3" w:rsidP="00617A72">
      <w:pPr>
        <w:pStyle w:val="ListParagraph"/>
        <w:numPr>
          <w:ilvl w:val="1"/>
          <w:numId w:val="5"/>
        </w:numPr>
      </w:pPr>
      <w:r>
        <w:t>While |p(</w:t>
      </w:r>
      <w:proofErr w:type="spellStart"/>
      <w:r>
        <w:t>xm</w:t>
      </w:r>
      <w:proofErr w:type="spellEnd"/>
      <w:r>
        <w:t>)| &gt;= epsilon</w:t>
      </w:r>
    </w:p>
    <w:p w14:paraId="5ADDCCB5" w14:textId="599A005F" w:rsidR="008E363C" w:rsidRDefault="009E27E3" w:rsidP="00783E20">
      <w:pPr>
        <w:pStyle w:val="ListParagraph"/>
        <w:numPr>
          <w:ilvl w:val="0"/>
          <w:numId w:val="6"/>
        </w:numPr>
      </w:pPr>
      <w:r>
        <w:t>If p(x0)*p(</w:t>
      </w:r>
      <w:proofErr w:type="spellStart"/>
      <w:r>
        <w:t>xm</w:t>
      </w:r>
      <w:proofErr w:type="spellEnd"/>
      <w:r>
        <w:t xml:space="preserve">) &lt; 0  -&gt; root between x0 and x1, so x1 </w:t>
      </w:r>
      <w:r w:rsidR="00AF3457">
        <w:t>=</w:t>
      </w:r>
      <w:r>
        <w:t xml:space="preserve"> </w:t>
      </w:r>
      <w:proofErr w:type="spellStart"/>
      <w:r>
        <w:t>xm</w:t>
      </w:r>
      <w:proofErr w:type="spellEnd"/>
    </w:p>
    <w:p w14:paraId="73ABD9C5" w14:textId="17272FA6" w:rsidR="00783E20" w:rsidRDefault="00783E20" w:rsidP="00783E20">
      <w:pPr>
        <w:pStyle w:val="ListParagraph"/>
        <w:numPr>
          <w:ilvl w:val="0"/>
          <w:numId w:val="6"/>
        </w:numPr>
      </w:pPr>
      <w:r>
        <w:t xml:space="preserve">if </w:t>
      </w:r>
      <w:r w:rsidR="009E27E3">
        <w:t>p(</w:t>
      </w:r>
      <w:proofErr w:type="spellStart"/>
      <w:r w:rsidR="009E27E3">
        <w:t>xm</w:t>
      </w:r>
      <w:proofErr w:type="spellEnd"/>
      <w:r w:rsidR="009E27E3">
        <w:t xml:space="preserve">)*p(x1) </w:t>
      </w:r>
      <w:ins w:id="0" w:author="ABDULGADER ALI ALSUBAIHI" w:date="2019-02-23T18:33:00Z">
        <w:r w:rsidR="00D665E9">
          <w:t>&lt;</w:t>
        </w:r>
      </w:ins>
      <w:bookmarkStart w:id="1" w:name="_GoBack"/>
      <w:bookmarkEnd w:id="1"/>
      <w:del w:id="2" w:author="ABDULGADER ALI ALSUBAIHI" w:date="2019-02-23T18:33:00Z">
        <w:r w:rsidR="009E27E3" w:rsidDel="00D665E9">
          <w:delText>&gt;</w:delText>
        </w:r>
      </w:del>
      <w:r w:rsidR="009E27E3">
        <w:t xml:space="preserve">0 -&gt; root between </w:t>
      </w:r>
      <w:proofErr w:type="spellStart"/>
      <w:r w:rsidR="009E27E3">
        <w:t>xm</w:t>
      </w:r>
      <w:proofErr w:type="spellEnd"/>
      <w:r w:rsidR="009E27E3">
        <w:t xml:space="preserve"> and x1, so x0 </w:t>
      </w:r>
      <w:r w:rsidR="00AF3457">
        <w:t xml:space="preserve"> =</w:t>
      </w:r>
      <w:r w:rsidR="009E27E3">
        <w:t xml:space="preserve"> </w:t>
      </w:r>
      <w:proofErr w:type="spellStart"/>
      <w:r w:rsidR="009E27E3">
        <w:t>xm</w:t>
      </w:r>
      <w:proofErr w:type="spellEnd"/>
    </w:p>
    <w:p w14:paraId="14FD22E1" w14:textId="4126A67F" w:rsidR="009E27E3" w:rsidRDefault="009E27E3" w:rsidP="00783E20">
      <w:pPr>
        <w:pStyle w:val="ListParagraph"/>
        <w:numPr>
          <w:ilvl w:val="0"/>
          <w:numId w:val="6"/>
        </w:numPr>
      </w:pPr>
      <w:r>
        <w:t xml:space="preserve">update </w:t>
      </w:r>
      <w:proofErr w:type="spellStart"/>
      <w:r>
        <w:t>xm</w:t>
      </w:r>
      <w:proofErr w:type="spellEnd"/>
      <w:r>
        <w:t>=(x0+x1)/2</w:t>
      </w:r>
    </w:p>
    <w:p w14:paraId="02CE2830" w14:textId="53548458" w:rsidR="00A07D82" w:rsidRDefault="00A07D82" w:rsidP="00A07D82">
      <w:pPr>
        <w:pStyle w:val="ListParagraph"/>
        <w:numPr>
          <w:ilvl w:val="0"/>
          <w:numId w:val="5"/>
        </w:numPr>
      </w:pPr>
      <w:r>
        <w:t>Display the value of the root found</w:t>
      </w:r>
      <w:r w:rsidR="00AF3457">
        <w:t xml:space="preserve"> and the number of iterations (repetitions) to obtain the root</w:t>
      </w:r>
      <w:r>
        <w:t>.</w:t>
      </w:r>
    </w:p>
    <w:p w14:paraId="3EA8AA16" w14:textId="44277DC4" w:rsidR="00A07D82" w:rsidRDefault="00A07D82" w:rsidP="00A07D82"/>
    <w:p w14:paraId="4FF31F8E" w14:textId="0A50D7E3" w:rsidR="00A07D82" w:rsidRDefault="00A07D82" w:rsidP="00A07D82">
      <w:r w:rsidRPr="00617A72">
        <w:rPr>
          <w:highlight w:val="lightGray"/>
        </w:rPr>
        <w:t>Note: Define epsilon as a constant with a value = 1E-6</w:t>
      </w:r>
    </w:p>
    <w:p w14:paraId="5A76C4A1" w14:textId="196231ED" w:rsidR="00A07D82" w:rsidRDefault="00A07D82" w:rsidP="00A07D82"/>
    <w:p w14:paraId="076973FC" w14:textId="705259C9" w:rsidR="00025A2F" w:rsidRPr="00025A2F" w:rsidRDefault="00A07D82" w:rsidP="00025A2F">
      <w:pPr>
        <w:rPr>
          <w:sz w:val="28"/>
          <w:szCs w:val="28"/>
        </w:rPr>
      </w:pPr>
      <w:r w:rsidRPr="00025A2F">
        <w:rPr>
          <w:sz w:val="28"/>
          <w:szCs w:val="28"/>
        </w:rPr>
        <w:t xml:space="preserve">Below are </w:t>
      </w:r>
      <w:r w:rsidR="00D15805" w:rsidRPr="00025A2F">
        <w:rPr>
          <w:sz w:val="28"/>
          <w:szCs w:val="28"/>
        </w:rPr>
        <w:t xml:space="preserve">3 </w:t>
      </w:r>
      <w:r w:rsidRPr="00025A2F">
        <w:rPr>
          <w:sz w:val="28"/>
          <w:szCs w:val="28"/>
        </w:rPr>
        <w:t>sample runs</w:t>
      </w:r>
    </w:p>
    <w:p w14:paraId="1973CE90" w14:textId="77777777" w:rsidR="00025A2F" w:rsidRDefault="00025A2F" w:rsidP="00A07D82"/>
    <w:p w14:paraId="7B904E21" w14:textId="746763AF" w:rsidR="009B6904" w:rsidRDefault="009B6904" w:rsidP="00A07D82">
      <w:r>
        <w:rPr>
          <w:noProof/>
        </w:rPr>
        <w:drawing>
          <wp:inline distT="0" distB="0" distL="0" distR="0" wp14:anchorId="76B12FF6" wp14:editId="3498926B">
            <wp:extent cx="4834255" cy="675309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542" r="18613" b="74846"/>
                    <a:stretch/>
                  </pic:blipFill>
                  <pic:spPr bwMode="auto">
                    <a:xfrm>
                      <a:off x="0" y="0"/>
                      <a:ext cx="4837336" cy="675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682337" w14:textId="311DD3F5" w:rsidR="009B6904" w:rsidRDefault="009B6904" w:rsidP="00A07D82"/>
    <w:p w14:paraId="60593A04" w14:textId="6150E3C5" w:rsidR="009B6904" w:rsidRDefault="009B6904" w:rsidP="00A07D82">
      <w:r>
        <w:rPr>
          <w:noProof/>
        </w:rPr>
        <w:drawing>
          <wp:inline distT="0" distB="0" distL="0" distR="0" wp14:anchorId="773EDD12" wp14:editId="012BBFC6">
            <wp:extent cx="5192202" cy="65151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769" r="12560" b="75304"/>
                    <a:stretch/>
                  </pic:blipFill>
                  <pic:spPr bwMode="auto">
                    <a:xfrm>
                      <a:off x="0" y="0"/>
                      <a:ext cx="5197135" cy="6521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07979F" w14:textId="77777777" w:rsidR="00A07D82" w:rsidRDefault="00A07D82" w:rsidP="00A07D82"/>
    <w:p w14:paraId="47EDA59C" w14:textId="607ADF6E" w:rsidR="00A07D82" w:rsidRDefault="009B6904">
      <w:r>
        <w:rPr>
          <w:noProof/>
        </w:rPr>
        <w:drawing>
          <wp:inline distT="0" distB="0" distL="0" distR="0" wp14:anchorId="69B856F1" wp14:editId="261D4AC4">
            <wp:extent cx="4848164" cy="429177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6463" r="18386" b="81075"/>
                    <a:stretch/>
                  </pic:blipFill>
                  <pic:spPr bwMode="auto">
                    <a:xfrm>
                      <a:off x="0" y="0"/>
                      <a:ext cx="4850787" cy="4294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14A8B5" w14:textId="64DA7904" w:rsidR="00A07D82" w:rsidRDefault="00A07D82" w:rsidP="00A07D82"/>
    <w:sectPr w:rsidR="00A07D82" w:rsidSect="00D74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4986"/>
    <w:multiLevelType w:val="hybridMultilevel"/>
    <w:tmpl w:val="C194E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786"/>
    <w:multiLevelType w:val="hybridMultilevel"/>
    <w:tmpl w:val="3BC68DA4"/>
    <w:lvl w:ilvl="0" w:tplc="5D226B7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992B19"/>
    <w:multiLevelType w:val="hybridMultilevel"/>
    <w:tmpl w:val="653884E2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3C612565"/>
    <w:multiLevelType w:val="hybridMultilevel"/>
    <w:tmpl w:val="92C4E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02A04"/>
    <w:multiLevelType w:val="hybridMultilevel"/>
    <w:tmpl w:val="1122B7D2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7E8D4D88"/>
    <w:multiLevelType w:val="hybridMultilevel"/>
    <w:tmpl w:val="33B2B2AC"/>
    <w:lvl w:ilvl="0" w:tplc="40989C56"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BDULGADER ALI ALSUBAIHI">
    <w15:presenceInfo w15:providerId="AD" w15:userId="S::s201723970@kfupm.edu.sa::bbc49caa-7f02-4a4e-8a15-e710cb977c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7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61"/>
    <w:rsid w:val="00006557"/>
    <w:rsid w:val="00025A2F"/>
    <w:rsid w:val="00082C7E"/>
    <w:rsid w:val="000D38BA"/>
    <w:rsid w:val="001A2361"/>
    <w:rsid w:val="002830EE"/>
    <w:rsid w:val="0036650D"/>
    <w:rsid w:val="005A1F0B"/>
    <w:rsid w:val="005E7783"/>
    <w:rsid w:val="00617A72"/>
    <w:rsid w:val="006A15BF"/>
    <w:rsid w:val="006C7DC0"/>
    <w:rsid w:val="00783E20"/>
    <w:rsid w:val="00844BFB"/>
    <w:rsid w:val="008E363C"/>
    <w:rsid w:val="008F557E"/>
    <w:rsid w:val="009752CD"/>
    <w:rsid w:val="009B6904"/>
    <w:rsid w:val="009E27E3"/>
    <w:rsid w:val="00A07D82"/>
    <w:rsid w:val="00A24946"/>
    <w:rsid w:val="00A3467E"/>
    <w:rsid w:val="00AF3457"/>
    <w:rsid w:val="00B104A1"/>
    <w:rsid w:val="00BA6BB0"/>
    <w:rsid w:val="00BE2CE4"/>
    <w:rsid w:val="00BF1578"/>
    <w:rsid w:val="00C265B0"/>
    <w:rsid w:val="00C50A31"/>
    <w:rsid w:val="00CE1A28"/>
    <w:rsid w:val="00CE790E"/>
    <w:rsid w:val="00D01F79"/>
    <w:rsid w:val="00D15805"/>
    <w:rsid w:val="00D665E9"/>
    <w:rsid w:val="00D749D2"/>
    <w:rsid w:val="00F27BDC"/>
    <w:rsid w:val="00FB75F4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A09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F557E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1578"/>
    <w:rPr>
      <w:color w:val="808080"/>
    </w:rPr>
  </w:style>
  <w:style w:type="table" w:styleId="TableGrid">
    <w:name w:val="Table Grid"/>
    <w:basedOn w:val="TableNormal"/>
    <w:uiPriority w:val="39"/>
    <w:rsid w:val="000D3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8F557E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NoSpacing">
    <w:name w:val="No Spacing"/>
    <w:uiPriority w:val="1"/>
    <w:qFormat/>
    <w:rsid w:val="008F557E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8E36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2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CE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7D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7D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7D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Rafiul Hassan</dc:creator>
  <cp:keywords/>
  <dc:description/>
  <cp:lastModifiedBy>ABDULGADER ALI ALSUBAIHI</cp:lastModifiedBy>
  <cp:revision>5</cp:revision>
  <dcterms:created xsi:type="dcterms:W3CDTF">2019-02-14T06:07:00Z</dcterms:created>
  <dcterms:modified xsi:type="dcterms:W3CDTF">2019-02-23T15:33:00Z</dcterms:modified>
</cp:coreProperties>
</file>